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D9A01" w14:textId="794F8F00" w:rsidR="002E25B1" w:rsidRDefault="002E25B1" w:rsidP="00A44F79">
      <w:pPr>
        <w:pStyle w:val="titel2"/>
        <w:spacing w:before="200" w:beforeAutospacing="0" w:after="200" w:afterAutospacing="0"/>
        <w:jc w:val="center"/>
        <w:rPr>
          <w:rFonts w:ascii="Questa-Regular" w:hAnsi="Questa-Regular"/>
          <w:color w:val="212529"/>
          <w:sz w:val="37"/>
          <w:szCs w:val="37"/>
        </w:rPr>
      </w:pPr>
      <w:r>
        <w:rPr>
          <w:rFonts w:ascii="Questa-Regular" w:hAnsi="Questa-Regular"/>
          <w:color w:val="212529"/>
          <w:sz w:val="37"/>
          <w:szCs w:val="37"/>
        </w:rPr>
        <w:t>Bekendtgørelse om udbetaling af tilskud fra Arbejdsgivernes Uddannelsesbidrag til dækning af de faglige udvalgs udgifter til svendeprøver for elever</w:t>
      </w:r>
      <w:ins w:id="0" w:author="Forfatter">
        <w:r w:rsidR="00375218">
          <w:rPr>
            <w:rFonts w:ascii="Questa-Regular" w:hAnsi="Questa-Regular"/>
            <w:color w:val="212529"/>
            <w:sz w:val="37"/>
            <w:szCs w:val="37"/>
          </w:rPr>
          <w:t xml:space="preserve"> og lærlinge</w:t>
        </w:r>
      </w:ins>
      <w:r>
        <w:rPr>
          <w:rFonts w:ascii="Questa-Regular" w:hAnsi="Questa-Regular"/>
          <w:color w:val="212529"/>
          <w:sz w:val="37"/>
          <w:szCs w:val="37"/>
        </w:rPr>
        <w:t xml:space="preserve">, der gennemfører en uddannelse </w:t>
      </w:r>
      <w:ins w:id="1" w:author="Forfatter">
        <w:r w:rsidR="00702327">
          <w:rPr>
            <w:rFonts w:ascii="Questa-Regular" w:hAnsi="Questa-Regular"/>
            <w:color w:val="212529"/>
            <w:sz w:val="37"/>
            <w:szCs w:val="37"/>
          </w:rPr>
          <w:t xml:space="preserve">på </w:t>
        </w:r>
        <w:r w:rsidR="00563C1F" w:rsidRPr="00563C1F">
          <w:rPr>
            <w:rFonts w:ascii="Questa-Regular" w:hAnsi="Questa-Regular"/>
            <w:color w:val="212529"/>
            <w:sz w:val="37"/>
            <w:szCs w:val="37"/>
          </w:rPr>
          <w:t>grundlag af beskæftigelse i udlandet</w:t>
        </w:r>
      </w:ins>
      <w:del w:id="2" w:author="Forfatter">
        <w:r w:rsidDel="008A4681">
          <w:rPr>
            <w:rFonts w:ascii="Questa-Regular" w:hAnsi="Questa-Regular"/>
            <w:color w:val="212529"/>
            <w:sz w:val="37"/>
            <w:szCs w:val="37"/>
          </w:rPr>
          <w:delText>med udenlandsk praktik i henhold til lov om erhvervsuddannelser</w:delText>
        </w:r>
      </w:del>
    </w:p>
    <w:p w14:paraId="7319CB89" w14:textId="2E922AE8" w:rsidR="002E25B1" w:rsidRDefault="002E25B1" w:rsidP="00A44F79">
      <w:pPr>
        <w:pStyle w:val="indledning2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 xml:space="preserve">I medfør </w:t>
      </w:r>
      <w:del w:id="3" w:author="Forfatter">
        <w:r w:rsidDel="008A4681">
          <w:rPr>
            <w:rFonts w:ascii="Questa-Regular" w:hAnsi="Questa-Regular"/>
            <w:color w:val="212529"/>
            <w:sz w:val="23"/>
            <w:szCs w:val="23"/>
          </w:rPr>
          <w:delText xml:space="preserve">af § 11, stk. 4, samt </w:delText>
        </w:r>
      </w:del>
      <w:r>
        <w:rPr>
          <w:rFonts w:ascii="Questa-Regular" w:hAnsi="Questa-Regular"/>
          <w:color w:val="212529"/>
          <w:sz w:val="23"/>
          <w:szCs w:val="23"/>
        </w:rPr>
        <w:t>§ 15 i lov om Arbejdsgivernes</w:t>
      </w:r>
      <w:ins w:id="4" w:author="Forfatter">
        <w:r>
          <w:rPr>
            <w:rFonts w:ascii="Questa-Regular" w:hAnsi="Questa-Regular"/>
            <w:color w:val="212529"/>
            <w:sz w:val="23"/>
            <w:szCs w:val="23"/>
          </w:rPr>
          <w:t xml:space="preserve"> Uddannelsesbidrag</w:t>
        </w:r>
      </w:ins>
      <w:del w:id="5" w:author="Forfatter">
        <w:r w:rsidDel="002E25B1">
          <w:rPr>
            <w:rFonts w:ascii="Questa-Regular" w:hAnsi="Questa-Regular"/>
            <w:color w:val="212529"/>
            <w:sz w:val="23"/>
            <w:szCs w:val="23"/>
          </w:rPr>
          <w:delText xml:space="preserve"> Elevrefusion</w:delText>
        </w:r>
      </w:del>
      <w:r>
        <w:rPr>
          <w:rFonts w:ascii="Questa-Regular" w:hAnsi="Questa-Regular"/>
          <w:color w:val="212529"/>
          <w:sz w:val="23"/>
          <w:szCs w:val="23"/>
        </w:rPr>
        <w:t>, jf. lovbekendtgørelse</w:t>
      </w:r>
      <w:ins w:id="6" w:author="Forfatter">
        <w:r>
          <w:rPr>
            <w:rFonts w:ascii="Questa-Regular" w:hAnsi="Questa-Regular"/>
            <w:color w:val="212529"/>
            <w:sz w:val="23"/>
            <w:szCs w:val="23"/>
          </w:rPr>
          <w:t xml:space="preserve"> </w:t>
        </w:r>
      </w:ins>
      <w:r>
        <w:rPr>
          <w:rFonts w:ascii="Questa-Regular" w:hAnsi="Questa-Regular"/>
          <w:color w:val="212529"/>
          <w:sz w:val="23"/>
          <w:szCs w:val="23"/>
        </w:rPr>
        <w:t xml:space="preserve">nr. </w:t>
      </w:r>
      <w:ins w:id="7" w:author="Forfatter">
        <w:r w:rsidR="00727F29">
          <w:rPr>
            <w:rFonts w:ascii="Questa-Regular" w:hAnsi="Questa-Regular"/>
            <w:color w:val="212529"/>
            <w:sz w:val="23"/>
            <w:szCs w:val="23"/>
          </w:rPr>
          <w:t>1075</w:t>
        </w:r>
      </w:ins>
      <w:del w:id="8" w:author="Forfatter">
        <w:r w:rsidDel="00727F29">
          <w:rPr>
            <w:rFonts w:ascii="Questa-Regular" w:hAnsi="Questa-Regular"/>
            <w:color w:val="212529"/>
            <w:sz w:val="23"/>
            <w:szCs w:val="23"/>
          </w:rPr>
          <w:delText>775</w:delText>
        </w:r>
      </w:del>
      <w:r>
        <w:rPr>
          <w:rFonts w:ascii="Questa-Regular" w:hAnsi="Questa-Regular"/>
          <w:color w:val="212529"/>
          <w:sz w:val="23"/>
          <w:szCs w:val="23"/>
        </w:rPr>
        <w:t xml:space="preserve"> af </w:t>
      </w:r>
      <w:ins w:id="9" w:author="Forfatter">
        <w:r w:rsidR="00727F29">
          <w:rPr>
            <w:rFonts w:ascii="Questa-Regular" w:hAnsi="Questa-Regular"/>
            <w:color w:val="212529"/>
            <w:sz w:val="23"/>
            <w:szCs w:val="23"/>
          </w:rPr>
          <w:t>10</w:t>
        </w:r>
      </w:ins>
      <w:del w:id="10" w:author="Forfatter">
        <w:r w:rsidDel="00727F29">
          <w:rPr>
            <w:rFonts w:ascii="Questa-Regular" w:hAnsi="Questa-Regular"/>
            <w:color w:val="212529"/>
            <w:sz w:val="23"/>
            <w:szCs w:val="23"/>
          </w:rPr>
          <w:delText>24</w:delText>
        </w:r>
      </w:del>
      <w:r>
        <w:rPr>
          <w:rFonts w:ascii="Questa-Regular" w:hAnsi="Questa-Regular"/>
          <w:color w:val="212529"/>
          <w:sz w:val="23"/>
          <w:szCs w:val="23"/>
        </w:rPr>
        <w:t>.</w:t>
      </w:r>
      <w:ins w:id="11" w:author="Forfatter">
        <w:r w:rsidR="00727F29">
          <w:rPr>
            <w:rFonts w:ascii="Questa-Regular" w:hAnsi="Questa-Regular"/>
            <w:color w:val="212529"/>
            <w:sz w:val="23"/>
            <w:szCs w:val="23"/>
          </w:rPr>
          <w:t xml:space="preserve"> august</w:t>
        </w:r>
      </w:ins>
      <w:r>
        <w:rPr>
          <w:rFonts w:ascii="Questa-Regular" w:hAnsi="Questa-Regular"/>
          <w:color w:val="212529"/>
          <w:sz w:val="23"/>
          <w:szCs w:val="23"/>
        </w:rPr>
        <w:t xml:space="preserve"> </w:t>
      </w:r>
      <w:del w:id="12" w:author="Forfatter">
        <w:r w:rsidDel="00727F29">
          <w:rPr>
            <w:rFonts w:ascii="Questa-Regular" w:hAnsi="Questa-Regular"/>
            <w:color w:val="212529"/>
            <w:sz w:val="23"/>
            <w:szCs w:val="23"/>
          </w:rPr>
          <w:delText>juni</w:delText>
        </w:r>
      </w:del>
      <w:r>
        <w:rPr>
          <w:rFonts w:ascii="Questa-Regular" w:hAnsi="Questa-Regular"/>
          <w:color w:val="212529"/>
          <w:sz w:val="23"/>
          <w:szCs w:val="23"/>
        </w:rPr>
        <w:t xml:space="preserve"> 20</w:t>
      </w:r>
      <w:ins w:id="13" w:author="Forfatter">
        <w:r w:rsidR="00727F29">
          <w:rPr>
            <w:rFonts w:ascii="Questa-Regular" w:hAnsi="Questa-Regular"/>
            <w:color w:val="212529"/>
            <w:sz w:val="23"/>
            <w:szCs w:val="23"/>
          </w:rPr>
          <w:t>23</w:t>
        </w:r>
      </w:ins>
      <w:del w:id="14" w:author="Forfatter">
        <w:r w:rsidDel="00727F29">
          <w:rPr>
            <w:rFonts w:ascii="Questa-Regular" w:hAnsi="Questa-Regular"/>
            <w:color w:val="212529"/>
            <w:sz w:val="23"/>
            <w:szCs w:val="23"/>
          </w:rPr>
          <w:delText>10</w:delText>
        </w:r>
      </w:del>
      <w:r>
        <w:rPr>
          <w:rFonts w:ascii="Questa-Regular" w:hAnsi="Questa-Regular"/>
          <w:color w:val="212529"/>
          <w:sz w:val="23"/>
          <w:szCs w:val="23"/>
        </w:rPr>
        <w:t>, fastsættes:</w:t>
      </w:r>
    </w:p>
    <w:p w14:paraId="3FA2494C" w14:textId="77777777" w:rsidR="002E25B1" w:rsidRDefault="002E25B1" w:rsidP="00A44F79">
      <w:pPr>
        <w:pStyle w:val="kapitel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1</w:t>
      </w:r>
    </w:p>
    <w:p w14:paraId="4FE2AC45" w14:textId="77777777" w:rsidR="002E25B1" w:rsidRDefault="002E25B1" w:rsidP="00A44F79">
      <w:pPr>
        <w:pStyle w:val="kapiteloverskrift2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</w:rPr>
        <w:t>Retten til tilskud</w:t>
      </w:r>
    </w:p>
    <w:p w14:paraId="45F7ADBB" w14:textId="68176C2B" w:rsidR="002E25B1" w:rsidRDefault="002E25B1" w:rsidP="00A44F79">
      <w:pPr>
        <w:pStyle w:val="paragraf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 1.</w:t>
      </w:r>
      <w:r>
        <w:rPr>
          <w:rFonts w:ascii="Questa-Regular" w:hAnsi="Questa-Regular"/>
          <w:color w:val="212529"/>
          <w:sz w:val="23"/>
          <w:szCs w:val="23"/>
        </w:rPr>
        <w:t> Ret til tilskud har faglige udvalg, som afholder svendeprøver for elever</w:t>
      </w:r>
      <w:ins w:id="15" w:author="Forfatter">
        <w:r w:rsidR="00F605B7">
          <w:rPr>
            <w:rFonts w:ascii="Questa-Regular" w:hAnsi="Questa-Regular"/>
            <w:color w:val="212529"/>
            <w:sz w:val="23"/>
            <w:szCs w:val="23"/>
          </w:rPr>
          <w:t xml:space="preserve"> og lærlinge</w:t>
        </w:r>
      </w:ins>
      <w:r>
        <w:rPr>
          <w:rFonts w:ascii="Questa-Regular" w:hAnsi="Questa-Regular"/>
          <w:color w:val="212529"/>
          <w:sz w:val="23"/>
          <w:szCs w:val="23"/>
        </w:rPr>
        <w:t xml:space="preserve">, der gennemfører en uddannelse </w:t>
      </w:r>
      <w:ins w:id="16" w:author="Forfatter">
        <w:r w:rsidR="00702327">
          <w:rPr>
            <w:rFonts w:ascii="Questa-Regular" w:hAnsi="Questa-Regular"/>
            <w:color w:val="212529"/>
            <w:sz w:val="23"/>
            <w:szCs w:val="23"/>
          </w:rPr>
          <w:t>på</w:t>
        </w:r>
      </w:ins>
      <w:del w:id="17" w:author="Forfatter">
        <w:r w:rsidDel="00702327">
          <w:rPr>
            <w:rFonts w:ascii="Questa-Regular" w:hAnsi="Questa-Regular"/>
            <w:color w:val="212529"/>
            <w:sz w:val="23"/>
            <w:szCs w:val="23"/>
          </w:rPr>
          <w:delText>med</w:delText>
        </w:r>
      </w:del>
      <w:r>
        <w:rPr>
          <w:rFonts w:ascii="Questa-Regular" w:hAnsi="Questa-Regular"/>
          <w:color w:val="212529"/>
          <w:sz w:val="23"/>
          <w:szCs w:val="23"/>
        </w:rPr>
        <w:t xml:space="preserve"> </w:t>
      </w:r>
      <w:ins w:id="18" w:author="Forfatter">
        <w:r w:rsidR="00563C1F" w:rsidRPr="00563C1F">
          <w:rPr>
            <w:rFonts w:ascii="Questa-Regular" w:hAnsi="Questa-Regular"/>
            <w:color w:val="212529"/>
            <w:sz w:val="23"/>
            <w:szCs w:val="23"/>
          </w:rPr>
          <w:t>grundlag af beskæftigelse i udlandet</w:t>
        </w:r>
      </w:ins>
      <w:del w:id="19" w:author="Forfatter">
        <w:r w:rsidDel="00563C1F">
          <w:rPr>
            <w:rFonts w:ascii="Questa-Regular" w:hAnsi="Questa-Regular"/>
            <w:color w:val="212529"/>
            <w:sz w:val="23"/>
            <w:szCs w:val="23"/>
          </w:rPr>
          <w:delText>udenlandsk</w:delText>
        </w:r>
      </w:del>
      <w:r w:rsidR="00A44F79">
        <w:rPr>
          <w:rFonts w:ascii="Questa-Regular" w:hAnsi="Questa-Regular"/>
          <w:color w:val="212529"/>
          <w:sz w:val="23"/>
          <w:szCs w:val="23"/>
        </w:rPr>
        <w:t xml:space="preserve"> </w:t>
      </w:r>
      <w:del w:id="20" w:author="Forfatter">
        <w:r w:rsidDel="00F605B7">
          <w:rPr>
            <w:rFonts w:ascii="Questa-Regular" w:hAnsi="Questa-Regular"/>
            <w:color w:val="212529"/>
            <w:sz w:val="23"/>
            <w:szCs w:val="23"/>
          </w:rPr>
          <w:delText>praktik</w:delText>
        </w:r>
      </w:del>
      <w:r>
        <w:rPr>
          <w:rFonts w:ascii="Questa-Regular" w:hAnsi="Questa-Regular"/>
          <w:color w:val="212529"/>
          <w:sz w:val="23"/>
          <w:szCs w:val="23"/>
        </w:rPr>
        <w:t xml:space="preserve"> efter reglerne i lov om erhvervsuddannelser.</w:t>
      </w:r>
    </w:p>
    <w:p w14:paraId="49D0B088" w14:textId="07552F69" w:rsidR="002E25B1" w:rsidRDefault="002E25B1" w:rsidP="00A44F79">
      <w:pPr>
        <w:pStyle w:val="stk2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 2.</w:t>
      </w:r>
      <w:r>
        <w:rPr>
          <w:rFonts w:ascii="Questa-Regular" w:hAnsi="Questa-Regular"/>
          <w:color w:val="212529"/>
          <w:sz w:val="23"/>
          <w:szCs w:val="23"/>
        </w:rPr>
        <w:t> Der ydes ikke tilskud til svendeprøveudgifter, hvis eleven</w:t>
      </w:r>
      <w:ins w:id="21" w:author="Forfatter">
        <w:r w:rsidR="00F605B7">
          <w:rPr>
            <w:rFonts w:ascii="Questa-Regular" w:hAnsi="Questa-Regular"/>
            <w:color w:val="212529"/>
            <w:sz w:val="23"/>
            <w:szCs w:val="23"/>
          </w:rPr>
          <w:t xml:space="preserve"> eller lærlingen</w:t>
        </w:r>
      </w:ins>
      <w:r>
        <w:rPr>
          <w:rFonts w:ascii="Questa-Regular" w:hAnsi="Questa-Regular"/>
          <w:color w:val="212529"/>
          <w:sz w:val="23"/>
          <w:szCs w:val="23"/>
        </w:rPr>
        <w:t xml:space="preserve"> på tidspunktet for svendeprøvens aflæggelse er omfattet af en uddannelsesaftale med en dansk virksomhed.</w:t>
      </w:r>
    </w:p>
    <w:p w14:paraId="661123D3" w14:textId="217A0178" w:rsidR="002E25B1" w:rsidRDefault="002E25B1" w:rsidP="00A44F79">
      <w:pPr>
        <w:pStyle w:val="paragraf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 2.</w:t>
      </w:r>
      <w:r>
        <w:rPr>
          <w:rFonts w:ascii="Questa-Regular" w:hAnsi="Questa-Regular"/>
          <w:color w:val="212529"/>
          <w:sz w:val="23"/>
          <w:szCs w:val="23"/>
        </w:rPr>
        <w:t> Tilskud ydes til det faglige udvalgs direkte merudgifter ved svendeprøver for denne elev</w:t>
      </w:r>
      <w:ins w:id="22" w:author="Forfatter">
        <w:r w:rsidR="00A957FE">
          <w:rPr>
            <w:rFonts w:ascii="Questa-Regular" w:hAnsi="Questa-Regular"/>
            <w:color w:val="212529"/>
            <w:sz w:val="23"/>
            <w:szCs w:val="23"/>
          </w:rPr>
          <w:t>- og lærlinge</w:t>
        </w:r>
      </w:ins>
      <w:r>
        <w:rPr>
          <w:rFonts w:ascii="Questa-Regular" w:hAnsi="Questa-Regular"/>
          <w:color w:val="212529"/>
          <w:sz w:val="23"/>
          <w:szCs w:val="23"/>
        </w:rPr>
        <w:t>gruppe, dvs. udgifter til skuemestre og udgifter til evt. udarbejdelse af opgaver ved svendeprøver.</w:t>
      </w:r>
    </w:p>
    <w:p w14:paraId="3A984E5D" w14:textId="70807838" w:rsidR="002E25B1" w:rsidDel="00563C1F" w:rsidRDefault="002E25B1" w:rsidP="00A44F79">
      <w:pPr>
        <w:pStyle w:val="paragraf"/>
        <w:spacing w:before="200" w:beforeAutospacing="0" w:after="0" w:afterAutospacing="0"/>
        <w:ind w:firstLine="240"/>
        <w:rPr>
          <w:del w:id="23" w:author="Forfatter"/>
          <w:rFonts w:ascii="Questa-Regular" w:hAnsi="Questa-Regular"/>
          <w:color w:val="212529"/>
          <w:sz w:val="23"/>
          <w:szCs w:val="23"/>
        </w:rPr>
      </w:pPr>
      <w:del w:id="24" w:author="Forfatter">
        <w:r w:rsidDel="00563C1F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§ 3.</w:delText>
        </w:r>
        <w:r w:rsidDel="00563C1F">
          <w:rPr>
            <w:rFonts w:ascii="Questa-Regular" w:hAnsi="Questa-Regular"/>
            <w:color w:val="212529"/>
            <w:sz w:val="23"/>
            <w:szCs w:val="23"/>
          </w:rPr>
          <w:delText> Det er med hensyn til udenlandske elever en betingelse for at opnå tilskud, at eleven opfylder de betingelser, der er nævnt i § 19, stk. 2 og 3, i lov om erhvervsuddannelser og § 15, stk. 5 og 6, i lov om institutioner for erhvervsrettet uddannelse.</w:delText>
        </w:r>
      </w:del>
    </w:p>
    <w:p w14:paraId="0003112B" w14:textId="77777777" w:rsidR="002E25B1" w:rsidRDefault="002E25B1" w:rsidP="00A44F79">
      <w:pPr>
        <w:pStyle w:val="kapitel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2</w:t>
      </w:r>
    </w:p>
    <w:p w14:paraId="10B647C3" w14:textId="77777777" w:rsidR="002E25B1" w:rsidRDefault="002E25B1" w:rsidP="00A44F79">
      <w:pPr>
        <w:pStyle w:val="kapiteloverskrift2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</w:rPr>
        <w:t>Beregning af tilskud</w:t>
      </w:r>
    </w:p>
    <w:p w14:paraId="3BEBAC9A" w14:textId="3BC5C114" w:rsidR="002E25B1" w:rsidRDefault="002E25B1" w:rsidP="00A44F79">
      <w:pPr>
        <w:pStyle w:val="paragraf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 </w:t>
      </w:r>
      <w:ins w:id="25" w:author="Forfatter">
        <w:r w:rsidR="00563C1F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3</w:t>
        </w:r>
      </w:ins>
      <w:del w:id="26" w:author="Forfatter">
        <w:r w:rsidDel="00563C1F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4</w:delText>
        </w:r>
      </w:del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> Tilskuddet beregnes pr. elev</w:t>
      </w:r>
      <w:ins w:id="27" w:author="Forfatter">
        <w:r w:rsidR="00F605B7">
          <w:rPr>
            <w:rFonts w:ascii="Questa-Regular" w:hAnsi="Questa-Regular"/>
            <w:color w:val="212529"/>
            <w:sz w:val="23"/>
            <w:szCs w:val="23"/>
          </w:rPr>
          <w:t xml:space="preserve"> eller lærling</w:t>
        </w:r>
      </w:ins>
      <w:r>
        <w:rPr>
          <w:rFonts w:ascii="Questa-Regular" w:hAnsi="Questa-Regular"/>
          <w:color w:val="212529"/>
          <w:sz w:val="23"/>
          <w:szCs w:val="23"/>
        </w:rPr>
        <w:t xml:space="preserve"> og udgør det laveste svendeprøvegebyr, som det faglige udvalg opkræver hos en arbejdsgiver for en elev </w:t>
      </w:r>
      <w:ins w:id="28" w:author="Forfatter">
        <w:r w:rsidR="00AD3FA1">
          <w:rPr>
            <w:rFonts w:ascii="Questa-Regular" w:hAnsi="Questa-Regular"/>
            <w:color w:val="212529"/>
            <w:sz w:val="23"/>
            <w:szCs w:val="23"/>
          </w:rPr>
          <w:t xml:space="preserve">eller lærling </w:t>
        </w:r>
      </w:ins>
      <w:r>
        <w:rPr>
          <w:rFonts w:ascii="Questa-Regular" w:hAnsi="Questa-Regular"/>
          <w:color w:val="212529"/>
          <w:sz w:val="23"/>
          <w:szCs w:val="23"/>
        </w:rPr>
        <w:t>med uddannelsesaftale inden for samme speciale. Tilskuddet til en elevs</w:t>
      </w:r>
      <w:ins w:id="29" w:author="Forfatter">
        <w:r w:rsidR="00AD3FA1">
          <w:rPr>
            <w:rFonts w:ascii="Questa-Regular" w:hAnsi="Questa-Regular"/>
            <w:color w:val="212529"/>
            <w:sz w:val="23"/>
            <w:szCs w:val="23"/>
          </w:rPr>
          <w:t xml:space="preserve"> eller lærlings</w:t>
        </w:r>
      </w:ins>
      <w:r>
        <w:rPr>
          <w:rFonts w:ascii="Questa-Regular" w:hAnsi="Questa-Regular"/>
          <w:color w:val="212529"/>
          <w:sz w:val="23"/>
          <w:szCs w:val="23"/>
        </w:rPr>
        <w:t xml:space="preserve"> svendeprøve kan dog maksimalt udgøre et beløb, som bestyrelsen for Arbejdsgivernes Uddannelsesbidrag fastsætter</w:t>
      </w:r>
      <w:del w:id="30" w:author="Forfatter">
        <w:r w:rsidDel="00AE2F54">
          <w:rPr>
            <w:rFonts w:ascii="Questa-Regular" w:hAnsi="Questa-Regular"/>
            <w:color w:val="212529"/>
            <w:sz w:val="23"/>
            <w:szCs w:val="23"/>
          </w:rPr>
          <w:delText xml:space="preserve"> en gang årligt</w:delText>
        </w:r>
      </w:del>
      <w:r>
        <w:rPr>
          <w:rFonts w:ascii="Questa-Regular" w:hAnsi="Questa-Regular"/>
          <w:color w:val="212529"/>
          <w:sz w:val="23"/>
          <w:szCs w:val="23"/>
        </w:rPr>
        <w:t xml:space="preserve">. Det maksimale tilskud pr. elev </w:t>
      </w:r>
      <w:ins w:id="31" w:author="Forfatter">
        <w:r w:rsidR="00D21223">
          <w:rPr>
            <w:rFonts w:ascii="Questa-Regular" w:hAnsi="Questa-Regular"/>
            <w:color w:val="212529"/>
            <w:sz w:val="23"/>
            <w:szCs w:val="23"/>
          </w:rPr>
          <w:t xml:space="preserve">eller lærling </w:t>
        </w:r>
      </w:ins>
      <w:r>
        <w:rPr>
          <w:rFonts w:ascii="Questa-Regular" w:hAnsi="Questa-Regular"/>
          <w:color w:val="212529"/>
          <w:sz w:val="23"/>
          <w:szCs w:val="23"/>
        </w:rPr>
        <w:t>er fastsat til 2.500 kr.</w:t>
      </w:r>
    </w:p>
    <w:p w14:paraId="5B49706A" w14:textId="77777777" w:rsidR="002E25B1" w:rsidRDefault="002E25B1" w:rsidP="00A44F79">
      <w:pPr>
        <w:pStyle w:val="kapitel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3</w:t>
      </w:r>
    </w:p>
    <w:p w14:paraId="2B6A7A36" w14:textId="77777777" w:rsidR="002E25B1" w:rsidRDefault="002E25B1" w:rsidP="00A44F79">
      <w:pPr>
        <w:pStyle w:val="kapiteloverskrift2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</w:rPr>
        <w:t>Udbetaling til de faglige udvalg</w:t>
      </w:r>
    </w:p>
    <w:p w14:paraId="2EDF2C14" w14:textId="6B572C47" w:rsidR="002E25B1" w:rsidRDefault="002E25B1" w:rsidP="00A44F79">
      <w:pPr>
        <w:pStyle w:val="paragraf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 </w:t>
      </w:r>
      <w:ins w:id="32" w:author="Forfatter">
        <w:r w:rsidR="00563C1F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4</w:t>
        </w:r>
      </w:ins>
      <w:del w:id="33" w:author="Forfatter">
        <w:r w:rsidDel="00563C1F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5</w:delText>
        </w:r>
      </w:del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> Det faglige udvalg sender en regning for elevens</w:t>
      </w:r>
      <w:ins w:id="34" w:author="Forfatter">
        <w:r w:rsidR="00E14B40">
          <w:rPr>
            <w:rFonts w:ascii="Questa-Regular" w:hAnsi="Questa-Regular"/>
            <w:color w:val="212529"/>
            <w:sz w:val="23"/>
            <w:szCs w:val="23"/>
          </w:rPr>
          <w:t xml:space="preserve"> eller lærlingens</w:t>
        </w:r>
      </w:ins>
      <w:r>
        <w:rPr>
          <w:rFonts w:ascii="Questa-Regular" w:hAnsi="Questa-Regular"/>
          <w:color w:val="212529"/>
          <w:sz w:val="23"/>
          <w:szCs w:val="23"/>
        </w:rPr>
        <w:t xml:space="preserve"> svendeprøve til den skole, som eleven </w:t>
      </w:r>
      <w:ins w:id="35" w:author="Forfatter">
        <w:r w:rsidR="00E14B40">
          <w:rPr>
            <w:rFonts w:ascii="Questa-Regular" w:hAnsi="Questa-Regular"/>
            <w:color w:val="212529"/>
            <w:sz w:val="23"/>
            <w:szCs w:val="23"/>
          </w:rPr>
          <w:t xml:space="preserve">eller lærlingen </w:t>
        </w:r>
      </w:ins>
      <w:r>
        <w:rPr>
          <w:rFonts w:ascii="Questa-Regular" w:hAnsi="Questa-Regular"/>
          <w:color w:val="212529"/>
          <w:sz w:val="23"/>
          <w:szCs w:val="23"/>
        </w:rPr>
        <w:t>er tilknyttet. Det faglige udvalgs beregning af tilskuddet skal ske i overensstemmelse med reglerne i § </w:t>
      </w:r>
      <w:del w:id="36" w:author="Forfatter">
        <w:r w:rsidDel="002C3F10">
          <w:rPr>
            <w:rFonts w:ascii="Questa-Regular" w:hAnsi="Questa-Regular"/>
            <w:color w:val="212529"/>
            <w:sz w:val="23"/>
            <w:szCs w:val="23"/>
          </w:rPr>
          <w:delText>4</w:delText>
        </w:r>
      </w:del>
      <w:ins w:id="37" w:author="Forfatter">
        <w:r w:rsidR="002C3F10">
          <w:rPr>
            <w:rFonts w:ascii="Questa-Regular" w:hAnsi="Questa-Regular"/>
            <w:color w:val="212529"/>
            <w:sz w:val="23"/>
            <w:szCs w:val="23"/>
          </w:rPr>
          <w:t>3</w:t>
        </w:r>
      </w:ins>
      <w:r>
        <w:rPr>
          <w:rFonts w:ascii="Questa-Regular" w:hAnsi="Questa-Regular"/>
          <w:color w:val="212529"/>
          <w:sz w:val="23"/>
          <w:szCs w:val="23"/>
        </w:rPr>
        <w:t xml:space="preserve">, og det laveste svendeprøvegebyr for elever </w:t>
      </w:r>
      <w:ins w:id="38" w:author="Forfatter">
        <w:r w:rsidR="00E14B40">
          <w:rPr>
            <w:rFonts w:ascii="Questa-Regular" w:hAnsi="Questa-Regular"/>
            <w:color w:val="212529"/>
            <w:sz w:val="23"/>
            <w:szCs w:val="23"/>
          </w:rPr>
          <w:t xml:space="preserve">og lærlinge </w:t>
        </w:r>
      </w:ins>
      <w:r>
        <w:rPr>
          <w:rFonts w:ascii="Questa-Regular" w:hAnsi="Questa-Regular"/>
          <w:color w:val="212529"/>
          <w:sz w:val="23"/>
          <w:szCs w:val="23"/>
        </w:rPr>
        <w:t>med uddannelsesaftale inden for samme speciale skal fremgå af regningen. Skolen påser, at betingelserne i udbetalingsreglerne er opfyldt og udbetaler tilskuddet til det faglige udvalg.</w:t>
      </w:r>
    </w:p>
    <w:p w14:paraId="42AAD987" w14:textId="77777777" w:rsidR="002E25B1" w:rsidRDefault="002E25B1" w:rsidP="00A44F79">
      <w:pPr>
        <w:pStyle w:val="kapitel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lastRenderedPageBreak/>
        <w:t>Kapitel 4</w:t>
      </w:r>
    </w:p>
    <w:p w14:paraId="2F67D6DA" w14:textId="77777777" w:rsidR="002E25B1" w:rsidRDefault="002E25B1" w:rsidP="00A44F79">
      <w:pPr>
        <w:pStyle w:val="kapiteloverskrift2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</w:rPr>
        <w:t>Udbetaling til skolerne</w:t>
      </w:r>
    </w:p>
    <w:p w14:paraId="3DAA359F" w14:textId="7CE6217F" w:rsidR="002E25B1" w:rsidRDefault="002E25B1" w:rsidP="00A44F79">
      <w:pPr>
        <w:pStyle w:val="paragraf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 </w:t>
      </w:r>
      <w:ins w:id="39" w:author="Forfatter">
        <w:r w:rsidR="00563C1F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5</w:t>
        </w:r>
      </w:ins>
      <w:del w:id="40" w:author="Forfatter">
        <w:r w:rsidDel="00563C1F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6</w:delText>
        </w:r>
      </w:del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> Arbejdsgivernes Uddannelsesbidrag udbetaler en gang om måneden til skolerne de beløb, der er udbetalt i henhold til § </w:t>
      </w:r>
      <w:ins w:id="41" w:author="Forfatter">
        <w:r w:rsidR="00563C1F">
          <w:rPr>
            <w:rFonts w:ascii="Questa-Regular" w:hAnsi="Questa-Regular"/>
            <w:color w:val="212529"/>
            <w:sz w:val="23"/>
            <w:szCs w:val="23"/>
          </w:rPr>
          <w:t>4</w:t>
        </w:r>
      </w:ins>
      <w:del w:id="42" w:author="Forfatter">
        <w:r w:rsidDel="00563C1F">
          <w:rPr>
            <w:rFonts w:ascii="Questa-Regular" w:hAnsi="Questa-Regular"/>
            <w:color w:val="212529"/>
            <w:sz w:val="23"/>
            <w:szCs w:val="23"/>
          </w:rPr>
          <w:delText>5</w:delText>
        </w:r>
      </w:del>
      <w:r>
        <w:rPr>
          <w:rFonts w:ascii="Questa-Regular" w:hAnsi="Questa-Regular"/>
          <w:color w:val="212529"/>
          <w:sz w:val="23"/>
          <w:szCs w:val="23"/>
        </w:rPr>
        <w:t>. Ved skolens anmodning om udbetaling af gebyrer benyttes en særlig blanket, der kan rekvireres hos Arbejdsgivernes Uddannelsesbidrag.</w:t>
      </w:r>
    </w:p>
    <w:p w14:paraId="45D7F917" w14:textId="77777777" w:rsidR="002E25B1" w:rsidRDefault="002E25B1" w:rsidP="00A44F79">
      <w:pPr>
        <w:pStyle w:val="stk2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 2.</w:t>
      </w:r>
      <w:r>
        <w:rPr>
          <w:rFonts w:ascii="Questa-Regular" w:hAnsi="Questa-Regular"/>
          <w:color w:val="212529"/>
          <w:sz w:val="23"/>
          <w:szCs w:val="23"/>
        </w:rPr>
        <w:t> Udbetalingen finder normalt sted den 10. i hver måned og omfatter blanketter modtaget senest den 5. i samme måned.</w:t>
      </w:r>
    </w:p>
    <w:p w14:paraId="097BC984" w14:textId="77777777" w:rsidR="002E25B1" w:rsidRDefault="002E25B1" w:rsidP="00A44F79">
      <w:pPr>
        <w:pStyle w:val="kapitel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5</w:t>
      </w:r>
    </w:p>
    <w:p w14:paraId="6CEE7E7A" w14:textId="7E83C645" w:rsidR="002E25B1" w:rsidRDefault="002E25B1" w:rsidP="00A44F79">
      <w:pPr>
        <w:pStyle w:val="kapiteloverskrift2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del w:id="43" w:author="Forfatter">
        <w:r w:rsidDel="00563C1F">
          <w:rPr>
            <w:rFonts w:ascii="Questa-Regular" w:hAnsi="Questa-Regular"/>
            <w:i/>
            <w:iCs/>
            <w:color w:val="212529"/>
            <w:sz w:val="23"/>
            <w:szCs w:val="23"/>
          </w:rPr>
          <w:delText>Forskellige bestemmelser</w:delText>
        </w:r>
      </w:del>
      <w:ins w:id="44" w:author="Forfatter">
        <w:r w:rsidR="00563C1F">
          <w:rPr>
            <w:rFonts w:ascii="Questa-Regular" w:hAnsi="Questa-Regular"/>
            <w:i/>
            <w:iCs/>
            <w:color w:val="212529"/>
            <w:sz w:val="23"/>
            <w:szCs w:val="23"/>
          </w:rPr>
          <w:t xml:space="preserve">Frist for </w:t>
        </w:r>
        <w:r w:rsidR="00CE445C">
          <w:rPr>
            <w:rFonts w:ascii="Questa-Regular" w:hAnsi="Questa-Regular"/>
            <w:i/>
            <w:iCs/>
            <w:color w:val="212529"/>
            <w:sz w:val="23"/>
            <w:szCs w:val="23"/>
          </w:rPr>
          <w:t>anmodning</w:t>
        </w:r>
      </w:ins>
    </w:p>
    <w:p w14:paraId="14771100" w14:textId="33829CEA" w:rsidR="002E25B1" w:rsidDel="00563C1F" w:rsidRDefault="002E25B1" w:rsidP="00A44F79">
      <w:pPr>
        <w:pStyle w:val="paragraf"/>
        <w:spacing w:before="200" w:beforeAutospacing="0" w:after="0" w:afterAutospacing="0"/>
        <w:ind w:firstLine="240"/>
        <w:rPr>
          <w:del w:id="45" w:author="Forfatter"/>
          <w:rFonts w:ascii="Questa-Regular" w:hAnsi="Questa-Regular"/>
          <w:color w:val="212529"/>
          <w:sz w:val="23"/>
          <w:szCs w:val="23"/>
        </w:rPr>
      </w:pPr>
      <w:del w:id="46" w:author="Forfatter">
        <w:r w:rsidDel="00563C1F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§ 7.</w:delText>
        </w:r>
        <w:r w:rsidDel="00563C1F">
          <w:rPr>
            <w:rFonts w:ascii="Questa-Regular" w:hAnsi="Questa-Regular"/>
            <w:color w:val="212529"/>
            <w:sz w:val="23"/>
            <w:szCs w:val="23"/>
          </w:rPr>
          <w:delText> Klager over afgørelser truffet af Arbejdsgivernes Uddannelsesbidrag om udbetaling af tilskud kan inden fire uger efter meddelelse af afgørelsen indbringes for det ankenævn, der er nedsat i henhold til ATP-lovens § 28. Ankenævnets adresse er: ATP-Ankenævnet</w:delText>
        </w:r>
      </w:del>
      <w:ins w:id="47" w:author="Forfatter">
        <w:del w:id="48" w:author="Forfatter">
          <w:r w:rsidR="004A4F09" w:rsidDel="00563C1F">
            <w:rPr>
              <w:rFonts w:ascii="Questa-Regular" w:hAnsi="Questa-Regular"/>
              <w:color w:val="212529"/>
              <w:sz w:val="23"/>
              <w:szCs w:val="23"/>
            </w:rPr>
            <w:delText xml:space="preserve"> for ATP mm. Holmens Kanal 20, 1060 København K</w:delText>
          </w:r>
        </w:del>
      </w:ins>
      <w:del w:id="49" w:author="Forfatter">
        <w:r w:rsidDel="00563C1F">
          <w:rPr>
            <w:rFonts w:ascii="Questa-Regular" w:hAnsi="Questa-Regular"/>
            <w:color w:val="212529"/>
            <w:sz w:val="23"/>
            <w:szCs w:val="23"/>
          </w:rPr>
          <w:delText>, Ved Stranden 8, 1061 København K.</w:delText>
        </w:r>
      </w:del>
    </w:p>
    <w:p w14:paraId="36D3D816" w14:textId="62BB1CF1" w:rsidR="002E25B1" w:rsidRDefault="002E25B1" w:rsidP="00A44F79">
      <w:pPr>
        <w:pStyle w:val="paragraf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 </w:t>
      </w:r>
      <w:ins w:id="50" w:author="Forfatter">
        <w:r w:rsidR="00563C1F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6</w:t>
        </w:r>
      </w:ins>
      <w:del w:id="51" w:author="Forfatter">
        <w:r w:rsidDel="00563C1F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8</w:delText>
        </w:r>
      </w:del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> Anmodning om udbetaling af tilskud skal indsendes til skolen senest 4 måneder efter, at svendeprøven er afholdt.</w:t>
      </w:r>
    </w:p>
    <w:p w14:paraId="78158879" w14:textId="77777777" w:rsidR="002E25B1" w:rsidRDefault="002E25B1" w:rsidP="00A44F79">
      <w:pPr>
        <w:pStyle w:val="kapitel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Kapitel 6</w:t>
      </w:r>
    </w:p>
    <w:p w14:paraId="6D218AE8" w14:textId="77777777" w:rsidR="002E25B1" w:rsidRDefault="002E25B1" w:rsidP="00A44F79">
      <w:pPr>
        <w:pStyle w:val="kapiteloverskrift2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</w:rPr>
        <w:t>Ikrafttræden</w:t>
      </w:r>
    </w:p>
    <w:p w14:paraId="3ADAD759" w14:textId="3B486BC0" w:rsidR="002E25B1" w:rsidRDefault="002E25B1" w:rsidP="00A44F79">
      <w:pPr>
        <w:pStyle w:val="paragraf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§ </w:t>
      </w:r>
      <w:del w:id="52" w:author="Forfatter">
        <w:r w:rsidDel="00563C1F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delText>9</w:delText>
        </w:r>
      </w:del>
      <w:ins w:id="53" w:author="Forfatter">
        <w:r w:rsidR="00563C1F">
          <w:rPr>
            <w:rStyle w:val="paragrafnr"/>
            <w:rFonts w:ascii="Questa-Regular" w:hAnsi="Questa-Regular"/>
            <w:b/>
            <w:bCs/>
            <w:color w:val="212529"/>
            <w:sz w:val="23"/>
            <w:szCs w:val="23"/>
          </w:rPr>
          <w:t>7</w:t>
        </w:r>
      </w:ins>
      <w:r>
        <w:rPr>
          <w:rStyle w:val="paragrafnr"/>
          <w:rFonts w:ascii="Questa-Regular" w:hAnsi="Questa-Regular"/>
          <w:b/>
          <w:bCs/>
          <w:color w:val="212529"/>
          <w:sz w:val="23"/>
          <w:szCs w:val="23"/>
        </w:rPr>
        <w:t>.</w:t>
      </w:r>
      <w:r>
        <w:rPr>
          <w:rFonts w:ascii="Questa-Regular" w:hAnsi="Questa-Regular"/>
          <w:color w:val="212529"/>
          <w:sz w:val="23"/>
          <w:szCs w:val="23"/>
        </w:rPr>
        <w:t xml:space="preserve"> Bekendtgørelsen træder i kraft den 1. </w:t>
      </w:r>
      <w:ins w:id="54" w:author="Forfatter">
        <w:r>
          <w:rPr>
            <w:rFonts w:ascii="Questa-Regular" w:hAnsi="Questa-Regular"/>
            <w:color w:val="212529"/>
            <w:sz w:val="23"/>
            <w:szCs w:val="23"/>
          </w:rPr>
          <w:t>januar 2024</w:t>
        </w:r>
      </w:ins>
      <w:del w:id="55" w:author="Forfatter">
        <w:r w:rsidDel="002E25B1">
          <w:rPr>
            <w:rFonts w:ascii="Questa-Regular" w:hAnsi="Questa-Regular"/>
            <w:color w:val="212529"/>
            <w:sz w:val="23"/>
            <w:szCs w:val="23"/>
          </w:rPr>
          <w:delText>marts 2011</w:delText>
        </w:r>
      </w:del>
      <w:r>
        <w:rPr>
          <w:rFonts w:ascii="Questa-Regular" w:hAnsi="Questa-Regular"/>
          <w:color w:val="212529"/>
          <w:sz w:val="23"/>
          <w:szCs w:val="23"/>
        </w:rPr>
        <w:t>.</w:t>
      </w:r>
      <w:del w:id="56" w:author="Forfatter">
        <w:r w:rsidDel="00563C1F">
          <w:rPr>
            <w:rFonts w:ascii="Questa-Regular" w:hAnsi="Questa-Regular"/>
            <w:color w:val="212529"/>
            <w:sz w:val="23"/>
            <w:szCs w:val="23"/>
          </w:rPr>
          <w:delText xml:space="preserve"> Bestemmelsen i § 3 finder dog ikke anvendelse for elever</w:delText>
        </w:r>
      </w:del>
      <w:ins w:id="57" w:author="Forfatter">
        <w:del w:id="58" w:author="Forfatter">
          <w:r w:rsidR="00D21223" w:rsidDel="00563C1F">
            <w:rPr>
              <w:rFonts w:ascii="Questa-Regular" w:hAnsi="Questa-Regular"/>
              <w:color w:val="212529"/>
              <w:sz w:val="23"/>
              <w:szCs w:val="23"/>
            </w:rPr>
            <w:delText xml:space="preserve"> og lærlinge</w:delText>
          </w:r>
        </w:del>
      </w:ins>
      <w:del w:id="59" w:author="Forfatter">
        <w:r w:rsidDel="00563C1F">
          <w:rPr>
            <w:rFonts w:ascii="Questa-Regular" w:hAnsi="Questa-Regular"/>
            <w:color w:val="212529"/>
            <w:sz w:val="23"/>
            <w:szCs w:val="23"/>
          </w:rPr>
          <w:delText>, der er optaget på en skole inden den 1. januar 2011.</w:delText>
        </w:r>
      </w:del>
    </w:p>
    <w:p w14:paraId="78844EEA" w14:textId="5FBB9801" w:rsidR="002E25B1" w:rsidRDefault="002E25B1" w:rsidP="00A44F79">
      <w:pPr>
        <w:pStyle w:val="stk2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Style w:val="stknr"/>
          <w:rFonts w:ascii="Questa-Regular" w:hAnsi="Questa-Regular"/>
          <w:i/>
          <w:iCs/>
          <w:color w:val="212529"/>
          <w:sz w:val="23"/>
          <w:szCs w:val="23"/>
        </w:rPr>
        <w:t>Stk. 2.</w:t>
      </w:r>
      <w:r>
        <w:rPr>
          <w:rFonts w:ascii="Questa-Regular" w:hAnsi="Questa-Regular"/>
          <w:color w:val="212529"/>
          <w:sz w:val="23"/>
          <w:szCs w:val="23"/>
        </w:rPr>
        <w:t xml:space="preserve"> Samtidig ophæves bekendtgørelse nr. </w:t>
      </w:r>
      <w:del w:id="60" w:author="Forfatter">
        <w:r w:rsidDel="00CE445C">
          <w:rPr>
            <w:rFonts w:ascii="Questa-Regular" w:hAnsi="Questa-Regular"/>
            <w:color w:val="212529"/>
            <w:sz w:val="23"/>
            <w:szCs w:val="23"/>
          </w:rPr>
          <w:delText xml:space="preserve">1220 </w:delText>
        </w:r>
      </w:del>
      <w:ins w:id="61" w:author="Forfatter">
        <w:r w:rsidR="00CE445C">
          <w:rPr>
            <w:rFonts w:ascii="Questa-Regular" w:hAnsi="Questa-Regular"/>
            <w:color w:val="212529"/>
            <w:sz w:val="23"/>
            <w:szCs w:val="23"/>
          </w:rPr>
          <w:t xml:space="preserve">21 </w:t>
        </w:r>
      </w:ins>
      <w:r>
        <w:rPr>
          <w:rFonts w:ascii="Questa-Regular" w:hAnsi="Questa-Regular"/>
          <w:color w:val="212529"/>
          <w:sz w:val="23"/>
          <w:szCs w:val="23"/>
        </w:rPr>
        <w:t xml:space="preserve">af </w:t>
      </w:r>
      <w:ins w:id="62" w:author="Forfatter">
        <w:r w:rsidR="00CE445C">
          <w:rPr>
            <w:rFonts w:ascii="Questa-Regular" w:hAnsi="Questa-Regular"/>
            <w:color w:val="212529"/>
            <w:sz w:val="23"/>
            <w:szCs w:val="23"/>
          </w:rPr>
          <w:t>2</w:t>
        </w:r>
      </w:ins>
      <w:del w:id="63" w:author="Forfatter">
        <w:r w:rsidDel="00CE445C">
          <w:rPr>
            <w:rFonts w:ascii="Questa-Regular" w:hAnsi="Questa-Regular"/>
            <w:color w:val="212529"/>
            <w:sz w:val="23"/>
            <w:szCs w:val="23"/>
          </w:rPr>
          <w:delText>9</w:delText>
        </w:r>
      </w:del>
      <w:r>
        <w:rPr>
          <w:rFonts w:ascii="Questa-Regular" w:hAnsi="Questa-Regular"/>
          <w:color w:val="212529"/>
          <w:sz w:val="23"/>
          <w:szCs w:val="23"/>
        </w:rPr>
        <w:t xml:space="preserve">. </w:t>
      </w:r>
      <w:ins w:id="64" w:author="Forfatter">
        <w:r w:rsidR="00CE445C">
          <w:rPr>
            <w:rFonts w:ascii="Questa-Regular" w:hAnsi="Questa-Regular"/>
            <w:color w:val="212529"/>
            <w:sz w:val="23"/>
            <w:szCs w:val="23"/>
          </w:rPr>
          <w:t xml:space="preserve">februar </w:t>
        </w:r>
      </w:ins>
      <w:del w:id="65" w:author="Forfatter">
        <w:r w:rsidDel="00CE445C">
          <w:rPr>
            <w:rFonts w:ascii="Questa-Regular" w:hAnsi="Questa-Regular"/>
            <w:color w:val="212529"/>
            <w:sz w:val="23"/>
            <w:szCs w:val="23"/>
          </w:rPr>
          <w:delText xml:space="preserve">december </w:delText>
        </w:r>
      </w:del>
      <w:r>
        <w:rPr>
          <w:rFonts w:ascii="Questa-Regular" w:hAnsi="Questa-Regular"/>
          <w:color w:val="212529"/>
          <w:sz w:val="23"/>
          <w:szCs w:val="23"/>
        </w:rPr>
        <w:t>20</w:t>
      </w:r>
      <w:ins w:id="66" w:author="Forfatter">
        <w:r w:rsidR="00CE445C">
          <w:rPr>
            <w:rFonts w:ascii="Questa-Regular" w:hAnsi="Questa-Regular"/>
            <w:color w:val="212529"/>
            <w:sz w:val="23"/>
            <w:szCs w:val="23"/>
          </w:rPr>
          <w:t>11</w:t>
        </w:r>
      </w:ins>
      <w:del w:id="67" w:author="Forfatter">
        <w:r w:rsidDel="00CE445C">
          <w:rPr>
            <w:rFonts w:ascii="Questa-Regular" w:hAnsi="Questa-Regular"/>
            <w:color w:val="212529"/>
            <w:sz w:val="23"/>
            <w:szCs w:val="23"/>
          </w:rPr>
          <w:delText>04</w:delText>
        </w:r>
      </w:del>
      <w:r>
        <w:rPr>
          <w:rFonts w:ascii="Questa-Regular" w:hAnsi="Questa-Regular"/>
          <w:color w:val="212529"/>
          <w:sz w:val="23"/>
          <w:szCs w:val="23"/>
        </w:rPr>
        <w:t xml:space="preserve"> om udbetaling af tilskud fra Arbejdsgivernes </w:t>
      </w:r>
      <w:r w:rsidR="00CE445C">
        <w:rPr>
          <w:rFonts w:ascii="Questa-Regular" w:hAnsi="Questa-Regular"/>
          <w:color w:val="212529"/>
          <w:sz w:val="23"/>
          <w:szCs w:val="23"/>
        </w:rPr>
        <w:t>Uddannelsesbidrag</w:t>
      </w:r>
      <w:ins w:id="68" w:author="Forfatter">
        <w:r w:rsidR="00CE445C">
          <w:rPr>
            <w:rFonts w:ascii="Questa-Regular" w:hAnsi="Questa-Regular"/>
            <w:color w:val="212529"/>
            <w:sz w:val="23"/>
            <w:szCs w:val="23"/>
          </w:rPr>
          <w:t xml:space="preserve"> </w:t>
        </w:r>
      </w:ins>
      <w:r>
        <w:rPr>
          <w:rFonts w:ascii="Questa-Regular" w:hAnsi="Questa-Regular"/>
          <w:color w:val="212529"/>
          <w:sz w:val="23"/>
          <w:szCs w:val="23"/>
        </w:rPr>
        <w:t>til dækning af de faglige udvalgs udgifter til svendeprøver for elever, der gennemfører en uddannelse med udenlandsk praktik i henhold til lov om erhvervsuddannelser.</w:t>
      </w:r>
    </w:p>
    <w:p w14:paraId="06D46232" w14:textId="15A51B13" w:rsidR="002E25B1" w:rsidRDefault="002E25B1" w:rsidP="00A44F79">
      <w:pPr>
        <w:pStyle w:val="givet"/>
        <w:spacing w:before="120" w:beforeAutospacing="0" w:after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</w:rPr>
        <w:t xml:space="preserve">Bestyrelsen for Arbejdsgivernes Uddannelsesbidrag, den </w:t>
      </w:r>
      <w:del w:id="69" w:author="Forfatter">
        <w:r w:rsidDel="00CE445C">
          <w:rPr>
            <w:rFonts w:ascii="Questa-Regular" w:hAnsi="Questa-Regular"/>
            <w:i/>
            <w:iCs/>
            <w:color w:val="212529"/>
            <w:sz w:val="23"/>
            <w:szCs w:val="23"/>
          </w:rPr>
          <w:delText>21. februar 2011</w:delText>
        </w:r>
      </w:del>
      <w:ins w:id="70" w:author="Forfatter">
        <w:r w:rsidR="00CE445C">
          <w:rPr>
            <w:rFonts w:ascii="Questa-Regular" w:hAnsi="Questa-Regular"/>
            <w:i/>
            <w:iCs/>
            <w:color w:val="212529"/>
            <w:sz w:val="23"/>
            <w:szCs w:val="23"/>
          </w:rPr>
          <w:t>X</w:t>
        </w:r>
      </w:ins>
    </w:p>
    <w:p w14:paraId="1CC7BCF5" w14:textId="526EDF5B" w:rsidR="002E25B1" w:rsidRPr="009462A4" w:rsidRDefault="002E25B1" w:rsidP="00A44F79">
      <w:pPr>
        <w:pStyle w:val="sign1"/>
        <w:spacing w:before="120" w:beforeAutospacing="0" w:after="0" w:afterAutospacing="0"/>
        <w:jc w:val="center"/>
        <w:rPr>
          <w:rFonts w:ascii="Questa-Regular" w:hAnsi="Questa-Regular"/>
          <w:color w:val="212529"/>
          <w:sz w:val="23"/>
          <w:szCs w:val="23"/>
          <w:lang w:val="en-US"/>
        </w:rPr>
      </w:pPr>
      <w:del w:id="71" w:author="Forfatter">
        <w:r w:rsidRPr="009462A4" w:rsidDel="002E25B1">
          <w:rPr>
            <w:rFonts w:ascii="Questa-Regular" w:hAnsi="Questa-Regular"/>
            <w:color w:val="212529"/>
            <w:sz w:val="23"/>
            <w:szCs w:val="23"/>
            <w:lang w:val="en-US"/>
          </w:rPr>
          <w:delText>Ole Bonde Larsen</w:delText>
        </w:r>
      </w:del>
      <w:ins w:id="72" w:author="Forfatter">
        <w:r w:rsidR="00CE445C">
          <w:rPr>
            <w:rFonts w:ascii="Questa-Regular" w:hAnsi="Questa-Regular"/>
            <w:color w:val="212529"/>
            <w:sz w:val="23"/>
            <w:szCs w:val="23"/>
            <w:lang w:val="en-US"/>
          </w:rPr>
          <w:t>X</w:t>
        </w:r>
      </w:ins>
    </w:p>
    <w:p w14:paraId="35A8BD99" w14:textId="663E7B36" w:rsidR="002E25B1" w:rsidRDefault="002E25B1" w:rsidP="00A44F79">
      <w:pPr>
        <w:pStyle w:val="sign2"/>
        <w:spacing w:before="0" w:beforeAutospacing="0" w:after="0" w:afterAutospacing="0"/>
        <w:jc w:val="right"/>
        <w:rPr>
          <w:ins w:id="73" w:author="Forfatter"/>
          <w:rFonts w:ascii="Questa-Regular" w:hAnsi="Questa-Regular"/>
          <w:color w:val="212529"/>
          <w:sz w:val="23"/>
          <w:szCs w:val="23"/>
          <w:lang w:val="en-US"/>
        </w:rPr>
      </w:pPr>
      <w:r w:rsidRPr="009462A4">
        <w:rPr>
          <w:rFonts w:ascii="Questa-Regular" w:hAnsi="Questa-Regular"/>
          <w:color w:val="212529"/>
          <w:sz w:val="23"/>
          <w:szCs w:val="23"/>
          <w:lang w:val="en-US"/>
        </w:rPr>
        <w:t xml:space="preserve">/ </w:t>
      </w:r>
      <w:ins w:id="74" w:author="Forfatter">
        <w:r>
          <w:rPr>
            <w:rFonts w:ascii="Questa-Regular" w:hAnsi="Questa-Regular"/>
            <w:color w:val="212529"/>
            <w:sz w:val="23"/>
            <w:szCs w:val="23"/>
            <w:lang w:val="en-US"/>
          </w:rPr>
          <w:t>Martin Præstegaard</w:t>
        </w:r>
      </w:ins>
      <w:del w:id="75" w:author="Forfatter">
        <w:r w:rsidRPr="002C69FA" w:rsidDel="002E25B1">
          <w:rPr>
            <w:rFonts w:ascii="Questa-Regular" w:hAnsi="Questa-Regular"/>
            <w:color w:val="212529"/>
            <w:sz w:val="23"/>
            <w:szCs w:val="23"/>
            <w:lang w:val="en-US"/>
            <w:rPrChange w:id="76" w:author="Forfatter">
              <w:rPr>
                <w:rFonts w:ascii="Questa-Regular" w:hAnsi="Questa-Regular"/>
                <w:color w:val="212529"/>
                <w:sz w:val="23"/>
                <w:szCs w:val="23"/>
              </w:rPr>
            </w:rPrChange>
          </w:rPr>
          <w:delText>Lars Rohde</w:delText>
        </w:r>
      </w:del>
    </w:p>
    <w:p w14:paraId="5B94B963" w14:textId="77777777" w:rsidR="002E25B1" w:rsidRPr="009462A4" w:rsidRDefault="002E25B1" w:rsidP="00A44F79">
      <w:pPr>
        <w:pStyle w:val="sign2"/>
        <w:spacing w:before="0" w:beforeAutospacing="0" w:after="0" w:afterAutospacing="0"/>
        <w:jc w:val="right"/>
        <w:rPr>
          <w:rFonts w:ascii="Questa-Regular" w:hAnsi="Questa-Regular"/>
          <w:color w:val="212529"/>
          <w:sz w:val="23"/>
          <w:szCs w:val="23"/>
        </w:rPr>
      </w:pPr>
    </w:p>
    <w:p w14:paraId="5767210A" w14:textId="77777777" w:rsidR="002E25B1" w:rsidRPr="009462A4" w:rsidRDefault="002E25B1" w:rsidP="00702327"/>
    <w:sectPr w:rsidR="002E25B1" w:rsidRPr="009462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71236" w14:textId="77777777" w:rsidR="00D479A1" w:rsidRDefault="00D479A1" w:rsidP="002C69FA">
      <w:pPr>
        <w:spacing w:after="0" w:line="240" w:lineRule="auto"/>
      </w:pPr>
      <w:r>
        <w:separator/>
      </w:r>
    </w:p>
  </w:endnote>
  <w:endnote w:type="continuationSeparator" w:id="0">
    <w:p w14:paraId="5B90D14E" w14:textId="77777777" w:rsidR="00D479A1" w:rsidRDefault="00D479A1" w:rsidP="002C6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esta-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55E6A" w14:textId="77777777" w:rsidR="00D479A1" w:rsidRDefault="00D479A1" w:rsidP="002C69FA">
      <w:pPr>
        <w:spacing w:after="0" w:line="240" w:lineRule="auto"/>
      </w:pPr>
      <w:r>
        <w:separator/>
      </w:r>
    </w:p>
  </w:footnote>
  <w:footnote w:type="continuationSeparator" w:id="0">
    <w:p w14:paraId="552DABC2" w14:textId="77777777" w:rsidR="00D479A1" w:rsidRDefault="00D479A1" w:rsidP="002C69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5B1"/>
    <w:rsid w:val="001A4FC2"/>
    <w:rsid w:val="00287630"/>
    <w:rsid w:val="002C3F10"/>
    <w:rsid w:val="002C69FA"/>
    <w:rsid w:val="002E25B1"/>
    <w:rsid w:val="00375218"/>
    <w:rsid w:val="003A668C"/>
    <w:rsid w:val="00441478"/>
    <w:rsid w:val="004A4F09"/>
    <w:rsid w:val="00563C1F"/>
    <w:rsid w:val="00596BB1"/>
    <w:rsid w:val="00702327"/>
    <w:rsid w:val="00727F29"/>
    <w:rsid w:val="00830A7B"/>
    <w:rsid w:val="008A4681"/>
    <w:rsid w:val="009462A4"/>
    <w:rsid w:val="00A44F79"/>
    <w:rsid w:val="00A957FE"/>
    <w:rsid w:val="00AD3FA1"/>
    <w:rsid w:val="00AE2F54"/>
    <w:rsid w:val="00B25E0F"/>
    <w:rsid w:val="00CE445C"/>
    <w:rsid w:val="00D21223"/>
    <w:rsid w:val="00D479A1"/>
    <w:rsid w:val="00D93B24"/>
    <w:rsid w:val="00DA44D5"/>
    <w:rsid w:val="00E14B40"/>
    <w:rsid w:val="00EB76B8"/>
    <w:rsid w:val="00F52745"/>
    <w:rsid w:val="00F6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DD4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itel2">
    <w:name w:val="titel2"/>
    <w:basedOn w:val="Normal"/>
    <w:rsid w:val="002E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indledning2">
    <w:name w:val="indledning2"/>
    <w:basedOn w:val="Normal"/>
    <w:rsid w:val="002E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kapitel">
    <w:name w:val="kapitel"/>
    <w:basedOn w:val="Normal"/>
    <w:rsid w:val="002E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kapiteloverskrift2">
    <w:name w:val="kapiteloverskrift2"/>
    <w:basedOn w:val="Normal"/>
    <w:rsid w:val="002E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paragraf">
    <w:name w:val="paragraf"/>
    <w:basedOn w:val="Normal"/>
    <w:rsid w:val="002E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2E25B1"/>
  </w:style>
  <w:style w:type="paragraph" w:customStyle="1" w:styleId="stk2">
    <w:name w:val="stk2"/>
    <w:basedOn w:val="Normal"/>
    <w:rsid w:val="002E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tknr">
    <w:name w:val="stknr"/>
    <w:basedOn w:val="Standardskrifttypeiafsnit"/>
    <w:rsid w:val="002E25B1"/>
  </w:style>
  <w:style w:type="paragraph" w:customStyle="1" w:styleId="givet">
    <w:name w:val="givet"/>
    <w:basedOn w:val="Normal"/>
    <w:rsid w:val="002E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1">
    <w:name w:val="sign1"/>
    <w:basedOn w:val="Normal"/>
    <w:rsid w:val="002E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2">
    <w:name w:val="sign2"/>
    <w:basedOn w:val="Normal"/>
    <w:rsid w:val="002E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Korrektur">
    <w:name w:val="Revision"/>
    <w:hidden/>
    <w:uiPriority w:val="99"/>
    <w:semiHidden/>
    <w:rsid w:val="002E25B1"/>
    <w:pPr>
      <w:spacing w:after="0" w:line="240" w:lineRule="auto"/>
    </w:pPr>
  </w:style>
  <w:style w:type="paragraph" w:styleId="Sidehoved">
    <w:name w:val="header"/>
    <w:basedOn w:val="Normal"/>
    <w:link w:val="SidehovedTegn"/>
    <w:uiPriority w:val="99"/>
    <w:unhideWhenUsed/>
    <w:rsid w:val="002C69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C69FA"/>
  </w:style>
  <w:style w:type="paragraph" w:styleId="Sidefod">
    <w:name w:val="footer"/>
    <w:basedOn w:val="Normal"/>
    <w:link w:val="SidefodTegn"/>
    <w:uiPriority w:val="99"/>
    <w:unhideWhenUsed/>
    <w:rsid w:val="002C69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C6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3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213F4-AAB8-4178-BA63-F501CA73A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2023-10-13T09:45:00Z</dcterms:created>
  <dcterms:modified xsi:type="dcterms:W3CDTF">2023-10-24T10:17:00Z</dcterms:modified>
</cp:coreProperties>
</file>